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</w:t>
      </w:r>
      <w:proofErr w:type="gramStart"/>
      <w:r w:rsidRPr="008C61F3">
        <w:rPr>
          <w:sz w:val="24"/>
          <w:szCs w:val="24"/>
        </w:rPr>
        <w:t>принять и оплатить</w:t>
      </w:r>
      <w:proofErr w:type="gramEnd"/>
      <w:r w:rsidRPr="008C61F3">
        <w:rPr>
          <w:sz w:val="24"/>
          <w:szCs w:val="24"/>
        </w:rPr>
        <w:t xml:space="preserve">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</w:t>
      </w:r>
      <w:proofErr w:type="gramStart"/>
      <w:r w:rsidR="005B3BA7" w:rsidRPr="008C61F3">
        <w:rPr>
          <w:color w:val="000000"/>
          <w:sz w:val="24"/>
          <w:szCs w:val="24"/>
        </w:rPr>
        <w:t>указывается в Спецификациях и соответствует</w:t>
      </w:r>
      <w:proofErr w:type="gramEnd"/>
      <w:r w:rsidR="005B3BA7" w:rsidRPr="008C61F3">
        <w:rPr>
          <w:color w:val="000000"/>
          <w:sz w:val="24"/>
          <w:szCs w:val="24"/>
        </w:rPr>
        <w:t xml:space="preserve">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</w:t>
      </w:r>
      <w:proofErr w:type="gramStart"/>
      <w:r w:rsidRPr="008C61F3">
        <w:rPr>
          <w:color w:val="000000"/>
          <w:sz w:val="24"/>
          <w:szCs w:val="24"/>
        </w:rPr>
        <w:t>Спецификациях</w:t>
      </w:r>
      <w:proofErr w:type="gramEnd"/>
      <w:r w:rsidRPr="008C61F3">
        <w:rPr>
          <w:color w:val="000000"/>
          <w:sz w:val="24"/>
          <w:szCs w:val="24"/>
        </w:rPr>
        <w:t xml:space="preserve">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ОПРЕДЕЛЕНИЯ, ИСПЛЬЗУЕМЫЕ В </w:t>
      </w:r>
      <w:proofErr w:type="gramStart"/>
      <w:r>
        <w:rPr>
          <w:b/>
          <w:bCs/>
          <w:sz w:val="24"/>
          <w:szCs w:val="24"/>
        </w:rPr>
        <w:t>ДОГОВОРЕ</w:t>
      </w:r>
      <w:proofErr w:type="gramEnd"/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</w:t>
      </w:r>
      <w:proofErr w:type="gramEnd"/>
      <w:r w:rsidRPr="000B611A">
        <w:rPr>
          <w:sz w:val="24"/>
          <w:szCs w:val="24"/>
        </w:rPr>
        <w:t xml:space="preserve">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</w:t>
      </w:r>
      <w:proofErr w:type="gramStart"/>
      <w:r w:rsidRPr="000B611A">
        <w:t>случае</w:t>
      </w:r>
      <w:proofErr w:type="gramEnd"/>
      <w:r w:rsidRPr="000B611A">
        <w:t xml:space="preserve">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 xml:space="preserve">В </w:t>
      </w:r>
      <w:proofErr w:type="gramStart"/>
      <w:r w:rsidR="00057F3E">
        <w:t>случае</w:t>
      </w:r>
      <w:proofErr w:type="gramEnd"/>
      <w:r w:rsidR="00057F3E">
        <w:t xml:space="preserve">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</w:t>
      </w:r>
      <w:proofErr w:type="gramStart"/>
      <w:r w:rsidRPr="000B611A">
        <w:rPr>
          <w:sz w:val="24"/>
          <w:szCs w:val="24"/>
        </w:rPr>
        <w:t>случаях</w:t>
      </w:r>
      <w:proofErr w:type="gramEnd"/>
      <w:r w:rsidRPr="000B611A">
        <w:rPr>
          <w:sz w:val="24"/>
          <w:szCs w:val="24"/>
        </w:rPr>
        <w:t xml:space="preserve">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</w:t>
      </w:r>
      <w:proofErr w:type="gramStart"/>
      <w:r w:rsidRPr="000B611A">
        <w:rPr>
          <w:sz w:val="24"/>
          <w:szCs w:val="24"/>
        </w:rPr>
        <w:t>находится в надлежащей таре и упаковке и у него отсутствуют</w:t>
      </w:r>
      <w:proofErr w:type="gramEnd"/>
      <w:r w:rsidRPr="000B611A">
        <w:rPr>
          <w:sz w:val="24"/>
          <w:szCs w:val="24"/>
        </w:rPr>
        <w:t xml:space="preserve">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</w:t>
      </w:r>
      <w:proofErr w:type="gramStart"/>
      <w:r w:rsidRPr="000B611A">
        <w:rPr>
          <w:sz w:val="24"/>
          <w:szCs w:val="24"/>
        </w:rPr>
        <w:t>составляется и подписывается</w:t>
      </w:r>
      <w:proofErr w:type="gramEnd"/>
      <w:r w:rsidRPr="000B611A">
        <w:rPr>
          <w:sz w:val="24"/>
          <w:szCs w:val="24"/>
        </w:rPr>
        <w:t xml:space="preserve">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</w:t>
      </w:r>
      <w:proofErr w:type="gramEnd"/>
      <w:r w:rsidRPr="000B611A">
        <w:rPr>
          <w:sz w:val="24"/>
          <w:szCs w:val="24"/>
        </w:rPr>
        <w:t xml:space="preserve">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</w:t>
      </w:r>
      <w:r w:rsidR="006143EE">
        <w:rPr>
          <w:lang w:val="ru-RU"/>
        </w:rPr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</w:t>
      </w:r>
      <w:r w:rsidR="006143EE">
        <w:rPr>
          <w:lang w:val="ru-RU"/>
        </w:rPr>
        <w:t>3</w:t>
      </w:r>
      <w:r w:rsidRPr="008C61F3">
        <w:rPr>
          <w:lang w:val="ru-RU"/>
        </w:rPr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 xml:space="preserve">гарантии документов. В </w:t>
      </w:r>
      <w:proofErr w:type="gramStart"/>
      <w:r w:rsidRPr="000B611A">
        <w:rPr>
          <w:sz w:val="24"/>
          <w:szCs w:val="24"/>
        </w:rPr>
        <w:t>требовании</w:t>
      </w:r>
      <w:proofErr w:type="gramEnd"/>
      <w:r w:rsidRPr="000B611A">
        <w:rPr>
          <w:sz w:val="24"/>
          <w:szCs w:val="24"/>
        </w:rPr>
        <w:t xml:space="preserve">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 xml:space="preserve">В </w:t>
      </w:r>
      <w:proofErr w:type="gramStart"/>
      <w:r w:rsidRPr="00826579">
        <w:rPr>
          <w:rStyle w:val="af4"/>
          <w:b w:val="0"/>
        </w:rPr>
        <w:t>случае</w:t>
      </w:r>
      <w:proofErr w:type="gramEnd"/>
      <w:r w:rsidRPr="00826579">
        <w:rPr>
          <w:rStyle w:val="af4"/>
          <w:b w:val="0"/>
        </w:rPr>
        <w:t xml:space="preserve">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 xml:space="preserve">. Поставщик </w:t>
      </w:r>
      <w:proofErr w:type="gramStart"/>
      <w:r w:rsidRPr="0066634F">
        <w:t>подтверждает и гарантирует</w:t>
      </w:r>
      <w:proofErr w:type="gramEnd"/>
      <w:r w:rsidRPr="0066634F">
        <w:t>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</w:t>
      </w:r>
      <w:proofErr w:type="gramStart"/>
      <w:r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</w:t>
      </w:r>
      <w:proofErr w:type="gramStart"/>
      <w:r w:rsidRPr="000B611A">
        <w:t>представляет собой единое соглашение между Покупателем и Поставщиком в отношении предмета Договора и заменяет</w:t>
      </w:r>
      <w:proofErr w:type="gramEnd"/>
      <w:r w:rsidRPr="000B611A">
        <w:t xml:space="preserve">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</w:t>
      </w:r>
      <w:proofErr w:type="gramStart"/>
      <w:r w:rsidRPr="000B611A">
        <w:t>совершаются в письменной форме и скрепляются</w:t>
      </w:r>
      <w:proofErr w:type="gramEnd"/>
      <w:r w:rsidRPr="000B611A">
        <w:t xml:space="preserve">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3C" w:rsidRDefault="002C6E3C">
      <w:r>
        <w:separator/>
      </w:r>
    </w:p>
  </w:endnote>
  <w:endnote w:type="continuationSeparator" w:id="0">
    <w:p w:rsidR="002C6E3C" w:rsidRDefault="002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3C" w:rsidRDefault="002C6E3C">
      <w:r>
        <w:separator/>
      </w:r>
    </w:p>
  </w:footnote>
  <w:footnote w:type="continuationSeparator" w:id="0">
    <w:p w:rsidR="002C6E3C" w:rsidRDefault="002C6E3C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</w:t>
      </w:r>
      <w:proofErr w:type="gramStart"/>
      <w:r w:rsidRPr="008811FD">
        <w:rPr>
          <w:i/>
        </w:rPr>
        <w:t>случае</w:t>
      </w:r>
      <w:proofErr w:type="gramEnd"/>
      <w:r w:rsidRPr="008811FD">
        <w:rPr>
          <w:i/>
        </w:rPr>
        <w:t>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</w:t>
      </w:r>
      <w:proofErr w:type="gramStart"/>
      <w:r w:rsidRPr="002F3667">
        <w:rPr>
          <w:i/>
        </w:rPr>
        <w:t>случае</w:t>
      </w:r>
      <w:proofErr w:type="gramEnd"/>
      <w:r w:rsidRPr="002F3667">
        <w:rPr>
          <w:i/>
        </w:rPr>
        <w:t xml:space="preserve">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E0CDB">
      <w:rPr>
        <w:rStyle w:val="ad"/>
        <w:noProof/>
      </w:rPr>
      <w:t>26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2664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A0B"/>
    <w:rsid w:val="00626DB1"/>
    <w:rsid w:val="006271C1"/>
    <w:rsid w:val="00635CD8"/>
    <w:rsid w:val="00640A7E"/>
    <w:rsid w:val="00663C55"/>
    <w:rsid w:val="0066634F"/>
    <w:rsid w:val="00666F2C"/>
    <w:rsid w:val="00695259"/>
    <w:rsid w:val="006A55C3"/>
    <w:rsid w:val="006B4EC8"/>
    <w:rsid w:val="006D1E8A"/>
    <w:rsid w:val="006D329A"/>
    <w:rsid w:val="0070279D"/>
    <w:rsid w:val="00705A1F"/>
    <w:rsid w:val="00724165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337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2505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14DBA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2E8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B75C6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118B6-31AB-43DA-A1B9-FF65EC11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6642</Words>
  <Characters>55547</Characters>
  <Application>Microsoft Office Word</Application>
  <DocSecurity>0</DocSecurity>
  <Lines>462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Lyanoi.MV</cp:lastModifiedBy>
  <cp:revision>2</cp:revision>
  <cp:lastPrinted>2013-07-03T09:31:00Z</cp:lastPrinted>
  <dcterms:created xsi:type="dcterms:W3CDTF">2013-11-01T07:45:00Z</dcterms:created>
  <dcterms:modified xsi:type="dcterms:W3CDTF">2013-11-01T07:45:00Z</dcterms:modified>
</cp:coreProperties>
</file>